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618DB" w14:textId="77777777" w:rsidR="00BD4E68" w:rsidRPr="00D8733D" w:rsidRDefault="00E44188" w:rsidP="001D03EB">
      <w:pPr>
        <w:spacing w:after="120"/>
        <w:jc w:val="center"/>
        <w:rPr>
          <w:rFonts w:ascii="Calibri" w:hAnsi="Calibri"/>
          <w:b/>
          <w:smallCaps/>
          <w:sz w:val="28"/>
          <w:u w:val="single"/>
          <w:lang w:val="en-GB"/>
        </w:rPr>
      </w:pPr>
      <w:r w:rsidRPr="00D8733D">
        <w:rPr>
          <w:rFonts w:ascii="Calibri" w:hAnsi="Calibri"/>
          <w:b/>
          <w:smallCaps/>
          <w:sz w:val="28"/>
          <w:u w:val="single"/>
          <w:lang w:val="en-GB"/>
        </w:rPr>
        <w:t xml:space="preserve">Workshop </w:t>
      </w:r>
      <w:r w:rsidR="00BD4E68" w:rsidRPr="00D8733D">
        <w:rPr>
          <w:rFonts w:ascii="Calibri" w:hAnsi="Calibri"/>
          <w:b/>
          <w:smallCaps/>
          <w:sz w:val="28"/>
          <w:u w:val="single"/>
          <w:lang w:val="en-GB"/>
        </w:rPr>
        <w:t>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554"/>
        <w:gridCol w:w="6242"/>
      </w:tblGrid>
      <w:tr w:rsidR="00BD4E68" w:rsidRPr="00D8733D" w14:paraId="760FB061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38347442" w14:textId="77777777" w:rsidR="00BD4E68" w:rsidRPr="00D8733D" w:rsidRDefault="00BD4E68" w:rsidP="00BD4E68">
            <w:p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Vision</w:t>
            </w:r>
          </w:p>
        </w:tc>
        <w:tc>
          <w:tcPr>
            <w:tcW w:w="7796" w:type="dxa"/>
            <w:gridSpan w:val="2"/>
            <w:vAlign w:val="center"/>
          </w:tcPr>
          <w:p w14:paraId="1A34C8FF" w14:textId="72EF7940" w:rsidR="00EB6843" w:rsidRPr="00430C86" w:rsidRDefault="000E62F9" w:rsidP="00EB6843">
            <w:pPr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 xml:space="preserve"> </w:t>
            </w:r>
            <w:r w:rsidR="00EB6843" w:rsidRPr="001E319B">
              <w:rPr>
                <w:rFonts w:ascii="Calibri" w:hAnsi="Calibri"/>
                <w:szCs w:val="22"/>
              </w:rPr>
              <w:t xml:space="preserve">What is the </w:t>
            </w:r>
            <w:r w:rsidRPr="001E319B">
              <w:rPr>
                <w:rFonts w:ascii="Calibri" w:hAnsi="Calibri"/>
                <w:szCs w:val="22"/>
              </w:rPr>
              <w:t>f</w:t>
            </w:r>
            <w:r w:rsidR="00DD5EF3" w:rsidRPr="001E319B">
              <w:rPr>
                <w:rFonts w:ascii="Calibri" w:hAnsi="Calibri"/>
                <w:szCs w:val="22"/>
              </w:rPr>
              <w:t>uture of marine radiobeacon DG</w:t>
            </w:r>
            <w:r w:rsidR="00687D2B" w:rsidRPr="001E319B">
              <w:rPr>
                <w:rFonts w:ascii="Calibri" w:hAnsi="Calibri"/>
                <w:szCs w:val="22"/>
              </w:rPr>
              <w:t>NSS</w:t>
            </w:r>
            <w:r w:rsidR="001E319B" w:rsidRPr="001E319B">
              <w:rPr>
                <w:rFonts w:ascii="Calibri" w:hAnsi="Calibri"/>
                <w:szCs w:val="22"/>
              </w:rPr>
              <w:t>?</w:t>
            </w:r>
          </w:p>
        </w:tc>
      </w:tr>
      <w:tr w:rsidR="00BD4E68" w:rsidRPr="00D8733D" w14:paraId="4CFD0FD3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52EE7FF5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Proposal</w:t>
            </w:r>
          </w:p>
        </w:tc>
        <w:tc>
          <w:tcPr>
            <w:tcW w:w="7796" w:type="dxa"/>
            <w:gridSpan w:val="2"/>
            <w:vAlign w:val="center"/>
          </w:tcPr>
          <w:p w14:paraId="22AFCAA0" w14:textId="41652318" w:rsidR="009C13D3" w:rsidRPr="00430C86" w:rsidRDefault="00BA689F" w:rsidP="0093187E">
            <w:pPr>
              <w:rPr>
                <w:rFonts w:ascii="Calibri" w:hAnsi="Calibri"/>
                <w:smallCaps/>
                <w:szCs w:val="22"/>
              </w:rPr>
            </w:pPr>
            <w:r w:rsidRPr="00430C86">
              <w:rPr>
                <w:rFonts w:ascii="Calibri" w:hAnsi="Calibri"/>
                <w:szCs w:val="22"/>
              </w:rPr>
              <w:t xml:space="preserve">Workshop </w:t>
            </w:r>
            <w:r w:rsidR="00EB6843">
              <w:rPr>
                <w:rFonts w:ascii="Calibri" w:hAnsi="Calibri"/>
                <w:szCs w:val="22"/>
              </w:rPr>
              <w:t xml:space="preserve">to </w:t>
            </w:r>
            <w:r w:rsidR="00506410">
              <w:rPr>
                <w:rFonts w:ascii="Calibri" w:hAnsi="Calibri"/>
                <w:szCs w:val="22"/>
              </w:rPr>
              <w:t xml:space="preserve">discuss and </w:t>
            </w:r>
            <w:r w:rsidR="00EB6843">
              <w:rPr>
                <w:rFonts w:ascii="Calibri" w:hAnsi="Calibri"/>
                <w:szCs w:val="22"/>
              </w:rPr>
              <w:t xml:space="preserve">develop guidance on the future of </w:t>
            </w:r>
            <w:proofErr w:type="spellStart"/>
            <w:r w:rsidR="00EB6843">
              <w:rPr>
                <w:rFonts w:ascii="Calibri" w:hAnsi="Calibri"/>
                <w:szCs w:val="22"/>
              </w:rPr>
              <w:t>radiobeacon</w:t>
            </w:r>
            <w:proofErr w:type="spellEnd"/>
            <w:r w:rsidR="00EB6843">
              <w:rPr>
                <w:rFonts w:ascii="Calibri" w:hAnsi="Calibri"/>
                <w:szCs w:val="22"/>
              </w:rPr>
              <w:t xml:space="preserve"> </w:t>
            </w:r>
            <w:r w:rsidR="0093187E">
              <w:rPr>
                <w:rFonts w:ascii="Calibri" w:hAnsi="Calibri"/>
                <w:szCs w:val="22"/>
              </w:rPr>
              <w:t xml:space="preserve">DGNSS </w:t>
            </w:r>
          </w:p>
        </w:tc>
      </w:tr>
      <w:tr w:rsidR="00BD4E68" w:rsidRPr="006951FD" w14:paraId="1176EEC0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2354F83B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Purpose</w:t>
            </w:r>
          </w:p>
        </w:tc>
        <w:tc>
          <w:tcPr>
            <w:tcW w:w="7796" w:type="dxa"/>
            <w:gridSpan w:val="2"/>
            <w:vAlign w:val="center"/>
          </w:tcPr>
          <w:p w14:paraId="0DC3BC77" w14:textId="6519D472" w:rsidR="008E26A7" w:rsidRPr="00D8733D" w:rsidRDefault="006409F1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 w:rsidRPr="00FF4A6E">
              <w:rPr>
                <w:rFonts w:ascii="Calibri" w:hAnsi="Calibri"/>
                <w:noProof/>
                <w:szCs w:val="22"/>
              </w:rPr>
              <w:t>Knowledge s</w:t>
            </w:r>
            <w:r w:rsidR="008E26A7" w:rsidRPr="00FF4A6E">
              <w:rPr>
                <w:rFonts w:ascii="Calibri" w:hAnsi="Calibri"/>
                <w:noProof/>
                <w:szCs w:val="22"/>
              </w:rPr>
              <w:t>haring</w:t>
            </w:r>
            <w:r w:rsidR="0056401B">
              <w:rPr>
                <w:rFonts w:ascii="Calibri" w:hAnsi="Calibri"/>
                <w:szCs w:val="22"/>
              </w:rPr>
              <w:t>;</w:t>
            </w:r>
          </w:p>
          <w:p w14:paraId="526E7E5F" w14:textId="3ED07253" w:rsidR="0093187E" w:rsidRDefault="00BB3B34" w:rsidP="00DD5EF3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Define the future requirements for </w:t>
            </w:r>
            <w:r w:rsidR="00506410">
              <w:rPr>
                <w:rFonts w:ascii="Calibri" w:hAnsi="Calibri"/>
                <w:szCs w:val="22"/>
              </w:rPr>
              <w:t>PNT services</w:t>
            </w:r>
            <w:r w:rsidR="00FA3691">
              <w:rPr>
                <w:rFonts w:ascii="Calibri" w:hAnsi="Calibri"/>
                <w:szCs w:val="22"/>
              </w:rPr>
              <w:t>;</w:t>
            </w:r>
            <w:bookmarkStart w:id="0" w:name="_GoBack"/>
            <w:bookmarkEnd w:id="0"/>
          </w:p>
          <w:p w14:paraId="2921CA38" w14:textId="1650F87D" w:rsidR="006409F1" w:rsidRPr="00DD5EF3" w:rsidRDefault="0093187E" w:rsidP="00DD5EF3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Di</w:t>
            </w:r>
            <w:r w:rsidR="00506410">
              <w:rPr>
                <w:rFonts w:ascii="Calibri" w:hAnsi="Calibri"/>
                <w:szCs w:val="22"/>
              </w:rPr>
              <w:t>scuss the future of DGNSS</w:t>
            </w:r>
            <w:r w:rsidR="00FA3691">
              <w:rPr>
                <w:rFonts w:ascii="Calibri" w:hAnsi="Calibri"/>
                <w:szCs w:val="22"/>
              </w:rPr>
              <w:t>; and</w:t>
            </w:r>
          </w:p>
          <w:p w14:paraId="08F7474C" w14:textId="76E2E9C0" w:rsidR="00951B67" w:rsidRPr="006951FD" w:rsidRDefault="00BB3B34" w:rsidP="0093187E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fr-FR"/>
              </w:rPr>
            </w:pPr>
            <w:r w:rsidRPr="006951FD">
              <w:rPr>
                <w:rFonts w:ascii="Calibri" w:hAnsi="Calibri"/>
                <w:szCs w:val="22"/>
                <w:lang w:val="fr-FR"/>
              </w:rPr>
              <w:t>Update IALA guidance on DGNSS</w:t>
            </w:r>
            <w:r w:rsidR="00FA3691">
              <w:rPr>
                <w:rFonts w:ascii="Calibri" w:hAnsi="Calibri"/>
                <w:szCs w:val="22"/>
                <w:lang w:val="fr-FR"/>
              </w:rPr>
              <w:t>.</w:t>
            </w:r>
          </w:p>
        </w:tc>
      </w:tr>
      <w:tr w:rsidR="00BD4E68" w:rsidRPr="00D8733D" w14:paraId="7FD1A1FB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1AB201D0" w14:textId="77777777" w:rsidR="00BD4E68" w:rsidRPr="00D8733D" w:rsidRDefault="00096D5A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 xml:space="preserve">Possible </w:t>
            </w:r>
            <w:r w:rsidR="00351B27"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Topics</w:t>
            </w:r>
          </w:p>
        </w:tc>
        <w:tc>
          <w:tcPr>
            <w:tcW w:w="7796" w:type="dxa"/>
            <w:gridSpan w:val="2"/>
            <w:vAlign w:val="center"/>
          </w:tcPr>
          <w:p w14:paraId="39FC35AC" w14:textId="3F2833A9" w:rsidR="008C6300" w:rsidRDefault="008C6300" w:rsidP="008C6300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User requirements</w:t>
            </w:r>
            <w:r w:rsidR="0093187E">
              <w:rPr>
                <w:rFonts w:ascii="Calibri" w:hAnsi="Calibri"/>
                <w:szCs w:val="22"/>
              </w:rPr>
              <w:t xml:space="preserve"> for PNT</w:t>
            </w:r>
            <w:r w:rsidR="00FA3691">
              <w:rPr>
                <w:rFonts w:ascii="Calibri" w:hAnsi="Calibri"/>
                <w:szCs w:val="22"/>
              </w:rPr>
              <w:t>;</w:t>
            </w:r>
          </w:p>
          <w:p w14:paraId="1835FCD1" w14:textId="5F1EE446" w:rsidR="0093187E" w:rsidRDefault="006D3D57" w:rsidP="006D3D57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DGNSS architecture</w:t>
            </w:r>
            <w:r w:rsidR="00FA3691">
              <w:rPr>
                <w:rFonts w:ascii="Calibri" w:hAnsi="Calibri"/>
                <w:szCs w:val="22"/>
              </w:rPr>
              <w:t>;</w:t>
            </w:r>
          </w:p>
          <w:p w14:paraId="7547EA04" w14:textId="43069E5C" w:rsidR="006D3D57" w:rsidRDefault="006D3D57" w:rsidP="00316F6E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Opportunities and practical uses</w:t>
            </w:r>
            <w:r w:rsidR="0093187E">
              <w:rPr>
                <w:rFonts w:ascii="Calibri" w:hAnsi="Calibri"/>
                <w:szCs w:val="22"/>
              </w:rPr>
              <w:t xml:space="preserve"> of DGNSS infrastructure</w:t>
            </w:r>
            <w:r w:rsidR="00FA3691">
              <w:rPr>
                <w:rFonts w:ascii="Calibri" w:hAnsi="Calibri"/>
                <w:szCs w:val="22"/>
              </w:rPr>
              <w:t>;</w:t>
            </w:r>
          </w:p>
          <w:p w14:paraId="62E9968F" w14:textId="67A6DF2F" w:rsidR="006D3D57" w:rsidRDefault="008C6300" w:rsidP="00316F6E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Cost/benefit analyses</w:t>
            </w:r>
            <w:r w:rsidR="00FA3691">
              <w:rPr>
                <w:rFonts w:ascii="Calibri" w:hAnsi="Calibri"/>
                <w:szCs w:val="22"/>
              </w:rPr>
              <w:t xml:space="preserve">; </w:t>
            </w:r>
          </w:p>
          <w:p w14:paraId="3641D693" w14:textId="580C0B72" w:rsidR="008C6300" w:rsidRPr="006D3D57" w:rsidRDefault="008C6300" w:rsidP="008C6300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</w:t>
            </w:r>
            <w:r w:rsidR="00EB6843">
              <w:rPr>
                <w:rFonts w:ascii="Calibri" w:hAnsi="Calibri"/>
                <w:szCs w:val="22"/>
              </w:rPr>
              <w:t xml:space="preserve">atellite-Based Augmentation Systems – can they replace </w:t>
            </w:r>
            <w:proofErr w:type="gramStart"/>
            <w:r w:rsidR="00EB6843">
              <w:rPr>
                <w:rFonts w:ascii="Calibri" w:hAnsi="Calibri"/>
                <w:szCs w:val="22"/>
              </w:rPr>
              <w:t>DGNSS?</w:t>
            </w:r>
            <w:r w:rsidR="00FA3691">
              <w:rPr>
                <w:rFonts w:ascii="Calibri" w:hAnsi="Calibri"/>
                <w:szCs w:val="22"/>
              </w:rPr>
              <w:t>;</w:t>
            </w:r>
            <w:proofErr w:type="gramEnd"/>
            <w:r w:rsidR="00FA3691">
              <w:rPr>
                <w:rFonts w:ascii="Calibri" w:hAnsi="Calibri"/>
                <w:szCs w:val="22"/>
              </w:rPr>
              <w:t xml:space="preserve"> and</w:t>
            </w:r>
          </w:p>
          <w:p w14:paraId="16D18B17" w14:textId="236B299D" w:rsidR="002C0A06" w:rsidRPr="006D3D57" w:rsidRDefault="00D54E03" w:rsidP="006D3D57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Alternative </w:t>
            </w:r>
            <w:r w:rsidR="00EB6843">
              <w:rPr>
                <w:rFonts w:ascii="Calibri" w:hAnsi="Calibri"/>
                <w:szCs w:val="22"/>
              </w:rPr>
              <w:t xml:space="preserve">positioning, navigation and timing </w:t>
            </w:r>
            <w:r>
              <w:rPr>
                <w:rFonts w:ascii="Calibri" w:hAnsi="Calibri"/>
                <w:szCs w:val="22"/>
              </w:rPr>
              <w:t>technologies</w:t>
            </w:r>
            <w:r w:rsidR="00FA3691">
              <w:rPr>
                <w:rFonts w:ascii="Calibri" w:hAnsi="Calibri"/>
                <w:szCs w:val="22"/>
              </w:rPr>
              <w:t>.</w:t>
            </w:r>
          </w:p>
        </w:tc>
      </w:tr>
      <w:tr w:rsidR="00FA3691" w:rsidRPr="00D8733D" w14:paraId="615521DF" w14:textId="77777777" w:rsidTr="005C2D62">
        <w:trPr>
          <w:trHeight w:val="2724"/>
        </w:trPr>
        <w:tc>
          <w:tcPr>
            <w:tcW w:w="1951" w:type="dxa"/>
            <w:vMerge w:val="restart"/>
            <w:vAlign w:val="center"/>
          </w:tcPr>
          <w:p w14:paraId="284015F8" w14:textId="77777777" w:rsidR="00FA3691" w:rsidRPr="00D8733D" w:rsidRDefault="00FA3691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Outcomes</w:t>
            </w:r>
          </w:p>
        </w:tc>
        <w:tc>
          <w:tcPr>
            <w:tcW w:w="7796" w:type="dxa"/>
            <w:gridSpan w:val="2"/>
            <w:vAlign w:val="center"/>
          </w:tcPr>
          <w:p w14:paraId="3D978144" w14:textId="7463F0BC" w:rsidR="00FA3691" w:rsidRPr="009C0CE6" w:rsidRDefault="00FA3691" w:rsidP="009C0CE6">
            <w:pPr>
              <w:pStyle w:val="ListParagraph"/>
              <w:numPr>
                <w:ilvl w:val="0"/>
                <w:numId w:val="33"/>
              </w:numPr>
              <w:overflowPunct/>
              <w:autoSpaceDE/>
              <w:autoSpaceDN/>
              <w:adjustRightInd/>
              <w:ind w:left="487"/>
              <w:textAlignment w:val="auto"/>
              <w:rPr>
                <w:rFonts w:ascii="Calibri" w:hAnsi="Calibri"/>
                <w:szCs w:val="22"/>
              </w:rPr>
            </w:pPr>
            <w:r w:rsidRPr="009C0CE6">
              <w:rPr>
                <w:rFonts w:ascii="Calibri" w:hAnsi="Calibri"/>
                <w:szCs w:val="22"/>
              </w:rPr>
              <w:t>Paper to guide members in deciding whether to discontinue their DGNSS service</w:t>
            </w:r>
            <w:r w:rsidR="009C0CE6">
              <w:rPr>
                <w:rFonts w:ascii="Calibri" w:hAnsi="Calibri"/>
                <w:szCs w:val="22"/>
              </w:rPr>
              <w:t>;</w:t>
            </w:r>
          </w:p>
          <w:p w14:paraId="720ADB4E" w14:textId="54898CAD" w:rsidR="00FA3691" w:rsidRPr="00FA3691" w:rsidRDefault="00FA3691" w:rsidP="00FA3691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Review and update of the IALA Recommendation on DGNSS service provision, upgrades and future uses</w:t>
            </w:r>
            <w:r w:rsidR="009C0CE6">
              <w:rPr>
                <w:rFonts w:ascii="Calibri" w:hAnsi="Calibri"/>
                <w:szCs w:val="22"/>
              </w:rPr>
              <w:t>; and</w:t>
            </w:r>
          </w:p>
          <w:p w14:paraId="6741C5FB" w14:textId="258C22C5" w:rsidR="00FA3691" w:rsidRPr="00FA3691" w:rsidRDefault="00FA3691" w:rsidP="00FA3691">
            <w:pPr>
              <w:numPr>
                <w:ilvl w:val="0"/>
                <w:numId w:val="30"/>
              </w:num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Review of the following IALA Guidelines with a view to updating within IALA committees:</w:t>
            </w:r>
          </w:p>
        </w:tc>
      </w:tr>
      <w:tr w:rsidR="00FA3691" w:rsidRPr="00D8733D" w14:paraId="12775FDA" w14:textId="77777777" w:rsidTr="00073059">
        <w:trPr>
          <w:trHeight w:val="441"/>
        </w:trPr>
        <w:tc>
          <w:tcPr>
            <w:tcW w:w="1951" w:type="dxa"/>
            <w:vMerge/>
            <w:vAlign w:val="center"/>
          </w:tcPr>
          <w:p w14:paraId="316673B3" w14:textId="77777777" w:rsidR="00FA3691" w:rsidRPr="00D8733D" w:rsidRDefault="00FA3691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4A95F10D" w14:textId="553AD40B" w:rsidR="00FA3691" w:rsidRPr="002C0A06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G1016 </w:t>
            </w:r>
          </w:p>
          <w:p w14:paraId="27E17A33" w14:textId="02F7C161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</w:p>
        </w:tc>
        <w:tc>
          <w:tcPr>
            <w:tcW w:w="6242" w:type="dxa"/>
            <w:vAlign w:val="center"/>
          </w:tcPr>
          <w:p w14:paraId="42715FDC" w14:textId="4CE59225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 w:rsidRPr="00D54E03">
              <w:rPr>
                <w:rFonts w:ascii="Calibri" w:hAnsi="Calibri"/>
                <w:szCs w:val="22"/>
              </w:rPr>
              <w:t xml:space="preserve">Bilateral Agreements and Inter-Agency MOU’s on the Provision of DGNSS services in the frequency band 283.5 </w:t>
            </w:r>
            <w:r w:rsidRPr="00FF4A6E">
              <w:rPr>
                <w:rFonts w:ascii="Calibri" w:hAnsi="Calibri"/>
                <w:noProof/>
                <w:szCs w:val="22"/>
              </w:rPr>
              <w:t>khz</w:t>
            </w:r>
            <w:r w:rsidRPr="00D54E03">
              <w:rPr>
                <w:rFonts w:ascii="Calibri" w:hAnsi="Calibri"/>
                <w:szCs w:val="22"/>
              </w:rPr>
              <w:t xml:space="preserve"> – 325 </w:t>
            </w:r>
            <w:r w:rsidRPr="00FF4A6E">
              <w:rPr>
                <w:rFonts w:ascii="Calibri" w:hAnsi="Calibri"/>
                <w:noProof/>
                <w:szCs w:val="22"/>
              </w:rPr>
              <w:t>khz</w:t>
            </w:r>
          </w:p>
        </w:tc>
      </w:tr>
      <w:tr w:rsidR="00FA3691" w:rsidRPr="00D8733D" w14:paraId="33417764" w14:textId="77777777" w:rsidTr="00073059">
        <w:trPr>
          <w:trHeight w:val="141"/>
        </w:trPr>
        <w:tc>
          <w:tcPr>
            <w:tcW w:w="1951" w:type="dxa"/>
            <w:vMerge/>
            <w:vAlign w:val="center"/>
          </w:tcPr>
          <w:p w14:paraId="29F7A185" w14:textId="77777777" w:rsidR="00FA3691" w:rsidRPr="00D8733D" w:rsidRDefault="00FA3691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33367B48" w14:textId="2BF99F93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G</w:t>
            </w:r>
            <w:r w:rsidRPr="00D54E03">
              <w:rPr>
                <w:rFonts w:ascii="Calibri" w:hAnsi="Calibri"/>
                <w:szCs w:val="22"/>
              </w:rPr>
              <w:t>1126</w:t>
            </w:r>
          </w:p>
        </w:tc>
        <w:tc>
          <w:tcPr>
            <w:tcW w:w="6242" w:type="dxa"/>
            <w:vAlign w:val="center"/>
          </w:tcPr>
          <w:p w14:paraId="11EC5680" w14:textId="77777777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 w:rsidRPr="00D54E03">
              <w:rPr>
                <w:rFonts w:ascii="Calibri" w:hAnsi="Calibri"/>
                <w:szCs w:val="22"/>
              </w:rPr>
              <w:t>Calculation of DGNSS Antenna Efficiency</w:t>
            </w:r>
          </w:p>
          <w:p w14:paraId="1BFC25C3" w14:textId="2F643AF4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</w:p>
        </w:tc>
      </w:tr>
      <w:tr w:rsidR="00FA3691" w:rsidRPr="00D8733D" w14:paraId="18DB5CD3" w14:textId="77777777" w:rsidTr="00073059">
        <w:trPr>
          <w:trHeight w:val="441"/>
        </w:trPr>
        <w:tc>
          <w:tcPr>
            <w:tcW w:w="1951" w:type="dxa"/>
            <w:vMerge/>
            <w:vAlign w:val="center"/>
          </w:tcPr>
          <w:p w14:paraId="718E1117" w14:textId="77777777" w:rsidR="00FA3691" w:rsidRPr="00D8733D" w:rsidRDefault="00FA3691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42E391FC" w14:textId="2CBC1791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G</w:t>
            </w:r>
            <w:r w:rsidRPr="00D54E03">
              <w:rPr>
                <w:rFonts w:ascii="Calibri" w:hAnsi="Calibri"/>
                <w:szCs w:val="22"/>
              </w:rPr>
              <w:t>1053</w:t>
            </w:r>
          </w:p>
        </w:tc>
        <w:tc>
          <w:tcPr>
            <w:tcW w:w="6242" w:type="dxa"/>
            <w:vAlign w:val="center"/>
          </w:tcPr>
          <w:p w14:paraId="7232906B" w14:textId="75C25C69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 w:rsidRPr="00D54E03">
              <w:rPr>
                <w:rFonts w:ascii="Calibri" w:hAnsi="Calibri"/>
                <w:szCs w:val="22"/>
              </w:rPr>
              <w:t>Template for the submission of a DGNSS Service for Recognition as a Component of the IMO WWRNS</w:t>
            </w:r>
          </w:p>
        </w:tc>
      </w:tr>
      <w:tr w:rsidR="00FA3691" w:rsidRPr="00D8733D" w14:paraId="11E3E501" w14:textId="77777777" w:rsidTr="00073059">
        <w:trPr>
          <w:trHeight w:val="441"/>
        </w:trPr>
        <w:tc>
          <w:tcPr>
            <w:tcW w:w="1951" w:type="dxa"/>
            <w:vMerge/>
            <w:vAlign w:val="center"/>
          </w:tcPr>
          <w:p w14:paraId="3284B92F" w14:textId="77777777" w:rsidR="00FA3691" w:rsidRPr="00D8733D" w:rsidRDefault="00FA3691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51D20BAE" w14:textId="26CCA60A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G</w:t>
            </w:r>
            <w:r w:rsidRPr="00D54E03">
              <w:rPr>
                <w:rFonts w:ascii="Calibri" w:hAnsi="Calibri"/>
                <w:szCs w:val="22"/>
              </w:rPr>
              <w:t>1060</w:t>
            </w:r>
          </w:p>
        </w:tc>
        <w:tc>
          <w:tcPr>
            <w:tcW w:w="6242" w:type="dxa"/>
            <w:vAlign w:val="center"/>
          </w:tcPr>
          <w:p w14:paraId="1133104B" w14:textId="79910F03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 w:rsidRPr="00D54E03">
              <w:rPr>
                <w:rFonts w:ascii="Calibri" w:hAnsi="Calibri"/>
                <w:szCs w:val="22"/>
              </w:rPr>
              <w:t>Recapitalization of DGNSS</w:t>
            </w:r>
          </w:p>
          <w:p w14:paraId="28C11233" w14:textId="7449E48E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</w:p>
        </w:tc>
      </w:tr>
      <w:tr w:rsidR="00FA3691" w:rsidRPr="00D8733D" w14:paraId="0EF0F5CF" w14:textId="77777777" w:rsidTr="00073059">
        <w:trPr>
          <w:trHeight w:val="441"/>
        </w:trPr>
        <w:tc>
          <w:tcPr>
            <w:tcW w:w="1951" w:type="dxa"/>
            <w:vMerge/>
            <w:vAlign w:val="center"/>
          </w:tcPr>
          <w:p w14:paraId="6ED50CDC" w14:textId="77777777" w:rsidR="00FA3691" w:rsidRPr="00D8733D" w:rsidRDefault="00FA3691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</w:p>
        </w:tc>
        <w:tc>
          <w:tcPr>
            <w:tcW w:w="1554" w:type="dxa"/>
            <w:vAlign w:val="center"/>
          </w:tcPr>
          <w:p w14:paraId="1E065725" w14:textId="369EA561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G</w:t>
            </w:r>
            <w:r w:rsidRPr="00D54E03">
              <w:rPr>
                <w:rFonts w:ascii="Calibri" w:hAnsi="Calibri"/>
                <w:szCs w:val="22"/>
              </w:rPr>
              <w:t>1112</w:t>
            </w:r>
          </w:p>
        </w:tc>
        <w:tc>
          <w:tcPr>
            <w:tcW w:w="6242" w:type="dxa"/>
            <w:vAlign w:val="center"/>
          </w:tcPr>
          <w:p w14:paraId="7E5B4848" w14:textId="6CA1844E" w:rsidR="00FA3691" w:rsidRDefault="00FA3691" w:rsidP="00FA36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 w:rsidRPr="00D54E03">
              <w:rPr>
                <w:rFonts w:ascii="Calibri" w:hAnsi="Calibri"/>
                <w:szCs w:val="22"/>
              </w:rPr>
              <w:t>Performance and Monitoring of DGNSS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D54E03">
              <w:rPr>
                <w:rFonts w:ascii="Calibri" w:hAnsi="Calibri"/>
                <w:szCs w:val="22"/>
              </w:rPr>
              <w:t>Services in the Frequency Band 283.5 – 325 kHz</w:t>
            </w:r>
          </w:p>
        </w:tc>
      </w:tr>
      <w:tr w:rsidR="00351B27" w:rsidRPr="00D8733D" w14:paraId="15BABD20" w14:textId="77777777" w:rsidTr="000E62F9">
        <w:trPr>
          <w:trHeight w:val="708"/>
        </w:trPr>
        <w:tc>
          <w:tcPr>
            <w:tcW w:w="1951" w:type="dxa"/>
            <w:vAlign w:val="center"/>
          </w:tcPr>
          <w:p w14:paraId="1A01533D" w14:textId="77777777" w:rsidR="00351B27" w:rsidRPr="00D8733D" w:rsidRDefault="00351B27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Goal</w:t>
            </w:r>
            <w:r w:rsidR="00096D5A"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s</w:t>
            </w:r>
          </w:p>
        </w:tc>
        <w:tc>
          <w:tcPr>
            <w:tcW w:w="7796" w:type="dxa"/>
            <w:gridSpan w:val="2"/>
            <w:vAlign w:val="center"/>
          </w:tcPr>
          <w:p w14:paraId="3FE2FBDD" w14:textId="77777777" w:rsidR="00C925AF" w:rsidRPr="00C925AF" w:rsidRDefault="00C925AF" w:rsidP="00C925AF">
            <w:pPr>
              <w:pStyle w:val="CommentText"/>
              <w:rPr>
                <w:rFonts w:asciiTheme="minorHAnsi" w:hAnsiTheme="minorHAnsi" w:cstheme="minorHAnsi"/>
                <w:sz w:val="22"/>
                <w:szCs w:val="22"/>
              </w:rPr>
            </w:pPr>
            <w:r w:rsidRPr="00C925AF">
              <w:rPr>
                <w:rFonts w:asciiTheme="minorHAnsi" w:hAnsiTheme="minorHAnsi" w:cstheme="minorHAnsi"/>
                <w:sz w:val="22"/>
                <w:szCs w:val="22"/>
              </w:rPr>
              <w:t>To share and understand the requirements for future DGNSS services.  Specifically considering the following options:</w:t>
            </w:r>
          </w:p>
          <w:p w14:paraId="01E529AD" w14:textId="77777777" w:rsidR="00C925AF" w:rsidRPr="00C925AF" w:rsidRDefault="008C6300" w:rsidP="00C925AF">
            <w:pPr>
              <w:pStyle w:val="CommentText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Provision of</w:t>
            </w:r>
            <w:r w:rsidR="00C925AF" w:rsidRPr="00C925AF">
              <w:rPr>
                <w:rFonts w:asciiTheme="minorHAnsi" w:hAnsiTheme="minorHAnsi" w:cstheme="minorHAnsi"/>
                <w:sz w:val="22"/>
                <w:szCs w:val="22"/>
              </w:rPr>
              <w:t xml:space="preserve"> GPS L1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single frequency </w:t>
            </w:r>
            <w:r w:rsidR="00C925AF" w:rsidRPr="00C925AF">
              <w:rPr>
                <w:rFonts w:asciiTheme="minorHAnsi" w:hAnsiTheme="minorHAnsi" w:cstheme="minorHAnsi"/>
                <w:sz w:val="22"/>
                <w:szCs w:val="22"/>
              </w:rPr>
              <w:t>corrections (as today)</w:t>
            </w:r>
          </w:p>
          <w:p w14:paraId="4F7C83E6" w14:textId="77777777" w:rsidR="00C925AF" w:rsidRPr="00C925AF" w:rsidRDefault="008C6300" w:rsidP="00C925AF">
            <w:pPr>
              <w:pStyle w:val="CommentText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Provision of</w:t>
            </w:r>
            <w:r w:rsidR="00C925AF" w:rsidRPr="00C925AF">
              <w:rPr>
                <w:rFonts w:asciiTheme="minorHAnsi" w:hAnsiTheme="minorHAnsi" w:cstheme="minorHAnsi"/>
                <w:sz w:val="22"/>
                <w:szCs w:val="22"/>
              </w:rPr>
              <w:t xml:space="preserve"> multi-constellation, multi-frequency corrections</w:t>
            </w:r>
          </w:p>
          <w:p w14:paraId="76DCF548" w14:textId="77777777" w:rsidR="00FE169F" w:rsidRPr="00C925AF" w:rsidRDefault="00C925AF" w:rsidP="00C925AF">
            <w:pPr>
              <w:pStyle w:val="CommentTex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925AF">
              <w:rPr>
                <w:rFonts w:asciiTheme="minorHAnsi" w:hAnsiTheme="minorHAnsi" w:cstheme="minorHAnsi"/>
                <w:sz w:val="22"/>
                <w:szCs w:val="22"/>
              </w:rPr>
              <w:t>Use of alternative means</w:t>
            </w:r>
          </w:p>
        </w:tc>
      </w:tr>
      <w:tr w:rsidR="00BD4E68" w:rsidRPr="00D8733D" w14:paraId="34A7A70D" w14:textId="77777777" w:rsidTr="00E44188">
        <w:trPr>
          <w:trHeight w:val="1832"/>
        </w:trPr>
        <w:tc>
          <w:tcPr>
            <w:tcW w:w="1951" w:type="dxa"/>
            <w:vAlign w:val="center"/>
          </w:tcPr>
          <w:p w14:paraId="37F632BE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Who</w:t>
            </w:r>
          </w:p>
        </w:tc>
        <w:tc>
          <w:tcPr>
            <w:tcW w:w="7796" w:type="dxa"/>
            <w:gridSpan w:val="2"/>
            <w:vAlign w:val="center"/>
          </w:tcPr>
          <w:p w14:paraId="7B056CC0" w14:textId="77777777" w:rsidR="00EB6843" w:rsidRDefault="00BD4E68" w:rsidP="00BD4E68">
            <w:p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The </w:t>
            </w:r>
            <w:r w:rsidR="00B955B4" w:rsidRPr="00D8733D">
              <w:rPr>
                <w:rFonts w:ascii="Calibri" w:hAnsi="Calibri"/>
                <w:szCs w:val="22"/>
                <w:lang w:val="en-GB"/>
              </w:rPr>
              <w:t xml:space="preserve">workshop </w:t>
            </w:r>
            <w:r w:rsidRPr="00D8733D">
              <w:rPr>
                <w:rFonts w:ascii="Calibri" w:hAnsi="Calibri"/>
                <w:szCs w:val="22"/>
                <w:lang w:val="en-GB"/>
              </w:rPr>
              <w:t>will provide a forum for discus</w:t>
            </w:r>
            <w:r w:rsidR="009D4297" w:rsidRPr="00D8733D">
              <w:rPr>
                <w:rFonts w:ascii="Calibri" w:hAnsi="Calibri"/>
                <w:szCs w:val="22"/>
                <w:lang w:val="en-GB"/>
              </w:rPr>
              <w:t>sion between stakeholder groups</w:t>
            </w:r>
            <w:r w:rsidR="000E38F0" w:rsidRPr="00D8733D">
              <w:rPr>
                <w:rFonts w:ascii="Calibri" w:hAnsi="Calibri"/>
                <w:szCs w:val="22"/>
                <w:lang w:val="en-GB"/>
              </w:rPr>
              <w:t xml:space="preserve">.  </w:t>
            </w:r>
          </w:p>
          <w:p w14:paraId="1A29F7C4" w14:textId="77777777" w:rsidR="00EB6843" w:rsidRDefault="00EB6843" w:rsidP="00BD4E68">
            <w:pPr>
              <w:rPr>
                <w:rFonts w:ascii="Calibri" w:hAnsi="Calibri"/>
                <w:szCs w:val="22"/>
                <w:lang w:val="en-GB"/>
              </w:rPr>
            </w:pPr>
          </w:p>
          <w:p w14:paraId="5712D0FA" w14:textId="77777777" w:rsidR="00BD4E68" w:rsidRPr="00D8733D" w:rsidRDefault="000E38F0" w:rsidP="00BD4E68">
            <w:p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>I</w:t>
            </w:r>
            <w:r w:rsidR="009D4297" w:rsidRPr="00D8733D">
              <w:rPr>
                <w:rFonts w:ascii="Calibri" w:hAnsi="Calibri"/>
                <w:szCs w:val="22"/>
                <w:lang w:val="en-GB"/>
              </w:rPr>
              <w:t xml:space="preserve">t </w:t>
            </w:r>
            <w:r w:rsidR="009D4297" w:rsidRPr="00FF4A6E">
              <w:rPr>
                <w:rFonts w:ascii="Calibri" w:hAnsi="Calibri"/>
                <w:noProof/>
                <w:szCs w:val="22"/>
                <w:lang w:val="en-GB"/>
              </w:rPr>
              <w:t>is envis</w:t>
            </w:r>
            <w:r w:rsidRPr="00FF4A6E">
              <w:rPr>
                <w:rFonts w:ascii="Calibri" w:hAnsi="Calibri"/>
                <w:noProof/>
                <w:szCs w:val="22"/>
                <w:lang w:val="en-GB"/>
              </w:rPr>
              <w:t>aged</w:t>
            </w:r>
            <w:r w:rsidR="00BD4E68" w:rsidRPr="00D8733D">
              <w:rPr>
                <w:rFonts w:ascii="Calibri" w:hAnsi="Calibri"/>
                <w:szCs w:val="22"/>
                <w:lang w:val="en-GB"/>
              </w:rPr>
              <w:t xml:space="preserve"> that invitations will </w:t>
            </w:r>
            <w:r w:rsidR="00BD4E68" w:rsidRPr="00FF4A6E">
              <w:rPr>
                <w:rFonts w:ascii="Calibri" w:hAnsi="Calibri"/>
                <w:noProof/>
                <w:szCs w:val="22"/>
                <w:lang w:val="en-GB"/>
              </w:rPr>
              <w:t>be sent</w:t>
            </w:r>
            <w:r w:rsidR="00E44188" w:rsidRPr="00D8733D">
              <w:rPr>
                <w:rFonts w:ascii="Calibri" w:hAnsi="Calibri"/>
                <w:szCs w:val="22"/>
                <w:lang w:val="en-GB"/>
              </w:rPr>
              <w:t xml:space="preserve"> to</w:t>
            </w:r>
            <w:r w:rsidR="00BD4E68" w:rsidRPr="00D8733D">
              <w:rPr>
                <w:rFonts w:ascii="Calibri" w:hAnsi="Calibri"/>
                <w:szCs w:val="22"/>
                <w:lang w:val="en-GB"/>
              </w:rPr>
              <w:t>:</w:t>
            </w:r>
          </w:p>
          <w:p w14:paraId="07E7D832" w14:textId="77777777" w:rsidR="00BD4E68" w:rsidRDefault="00BD4E68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 w:rsidRPr="00D8733D">
              <w:rPr>
                <w:rFonts w:ascii="Calibri" w:hAnsi="Calibri"/>
                <w:szCs w:val="22"/>
              </w:rPr>
              <w:t>IALA National Members</w:t>
            </w:r>
          </w:p>
          <w:p w14:paraId="645DB3AE" w14:textId="77777777" w:rsidR="00DD5EF3" w:rsidRPr="00D8733D" w:rsidRDefault="00DD5EF3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IALA Associate </w:t>
            </w:r>
            <w:r w:rsidRPr="00721E1B">
              <w:rPr>
                <w:rFonts w:ascii="Calibri" w:hAnsi="Calibri"/>
                <w:noProof/>
                <w:szCs w:val="22"/>
              </w:rPr>
              <w:t>Members</w:t>
            </w:r>
          </w:p>
          <w:p w14:paraId="79C2F8EB" w14:textId="77777777" w:rsidR="00BD4E68" w:rsidRPr="00D8733D" w:rsidRDefault="00BD4E68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</w:rPr>
            </w:pPr>
            <w:r w:rsidRPr="00D8733D">
              <w:rPr>
                <w:rFonts w:ascii="Calibri" w:hAnsi="Calibri"/>
                <w:szCs w:val="22"/>
              </w:rPr>
              <w:t>IALA Industrial Members</w:t>
            </w:r>
          </w:p>
          <w:p w14:paraId="47D43FFD" w14:textId="77777777" w:rsidR="00BD4E68" w:rsidRPr="00D8733D" w:rsidRDefault="00C85D66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</w:rPr>
              <w:t>Other stakeholders</w:t>
            </w:r>
            <w:ins w:id="1" w:author="Author">
              <w:r w:rsidR="00EB6843">
                <w:rPr>
                  <w:rFonts w:ascii="Calibri" w:hAnsi="Calibri"/>
                  <w:szCs w:val="22"/>
                </w:rPr>
                <w:t>,</w:t>
              </w:r>
            </w:ins>
            <w:r w:rsidRPr="00D8733D">
              <w:rPr>
                <w:rFonts w:ascii="Calibri" w:hAnsi="Calibri"/>
                <w:szCs w:val="22"/>
              </w:rPr>
              <w:t xml:space="preserve"> as identified by the steering group</w:t>
            </w:r>
            <w:r w:rsidR="00C925AF">
              <w:rPr>
                <w:rFonts w:ascii="Calibri" w:hAnsi="Calibri"/>
                <w:szCs w:val="22"/>
              </w:rPr>
              <w:t xml:space="preserve"> such as (but not limited to</w:t>
            </w:r>
            <w:r w:rsidR="008C6300">
              <w:rPr>
                <w:rFonts w:ascii="Calibri" w:hAnsi="Calibri"/>
                <w:szCs w:val="22"/>
              </w:rPr>
              <w:t>)</w:t>
            </w:r>
            <w:r w:rsidR="00C925AF">
              <w:rPr>
                <w:rFonts w:ascii="Calibri" w:hAnsi="Calibri"/>
                <w:szCs w:val="22"/>
              </w:rPr>
              <w:t xml:space="preserve"> the Nautical Institute, CIRM and RTCM</w:t>
            </w:r>
          </w:p>
        </w:tc>
      </w:tr>
      <w:tr w:rsidR="00BD4E68" w:rsidRPr="00D8733D" w14:paraId="552ABE29" w14:textId="77777777" w:rsidTr="000E38F0">
        <w:trPr>
          <w:trHeight w:val="468"/>
        </w:trPr>
        <w:tc>
          <w:tcPr>
            <w:tcW w:w="1951" w:type="dxa"/>
            <w:vAlign w:val="center"/>
          </w:tcPr>
          <w:p w14:paraId="1EC064E8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Size of Group</w:t>
            </w:r>
          </w:p>
        </w:tc>
        <w:tc>
          <w:tcPr>
            <w:tcW w:w="7796" w:type="dxa"/>
            <w:gridSpan w:val="2"/>
            <w:vAlign w:val="center"/>
          </w:tcPr>
          <w:p w14:paraId="55EBE12F" w14:textId="77777777" w:rsidR="00B955B4" w:rsidRPr="00D8733D" w:rsidRDefault="00BD4E68" w:rsidP="00D5389D">
            <w:pPr>
              <w:numPr>
                <w:ilvl w:val="12"/>
                <w:numId w:val="0"/>
              </w:num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It </w:t>
            </w:r>
            <w:r w:rsidRPr="00FF4A6E">
              <w:rPr>
                <w:rFonts w:ascii="Calibri" w:hAnsi="Calibri"/>
                <w:noProof/>
                <w:szCs w:val="22"/>
                <w:lang w:val="en-GB"/>
              </w:rPr>
              <w:t>is expected</w:t>
            </w:r>
            <w:r w:rsidRPr="00D8733D">
              <w:rPr>
                <w:rFonts w:ascii="Calibri" w:hAnsi="Calibri"/>
                <w:szCs w:val="22"/>
                <w:lang w:val="en-GB"/>
              </w:rPr>
              <w:t xml:space="preserve"> that the </w:t>
            </w:r>
            <w:r w:rsidR="000E38F0" w:rsidRPr="00D8733D">
              <w:rPr>
                <w:rFonts w:ascii="Calibri" w:hAnsi="Calibri"/>
                <w:szCs w:val="22"/>
                <w:lang w:val="en-GB"/>
              </w:rPr>
              <w:t>Workshop</w:t>
            </w:r>
            <w:r w:rsidRPr="00D8733D">
              <w:rPr>
                <w:rFonts w:ascii="Calibri" w:hAnsi="Calibri"/>
                <w:szCs w:val="22"/>
                <w:lang w:val="en-GB"/>
              </w:rPr>
              <w:t xml:space="preserve"> will attract a group of up to </w:t>
            </w:r>
            <w:r w:rsidR="00DD5EF3">
              <w:rPr>
                <w:rFonts w:ascii="Calibri" w:hAnsi="Calibri"/>
                <w:szCs w:val="22"/>
                <w:lang w:val="en-GB"/>
              </w:rPr>
              <w:t>50</w:t>
            </w:r>
            <w:r w:rsidRPr="00D8733D">
              <w:rPr>
                <w:rFonts w:ascii="Calibri" w:hAnsi="Calibri"/>
                <w:szCs w:val="22"/>
                <w:lang w:val="en-GB"/>
              </w:rPr>
              <w:t xml:space="preserve"> persons</w:t>
            </w:r>
          </w:p>
        </w:tc>
      </w:tr>
      <w:tr w:rsidR="00BD4E68" w:rsidRPr="00D8733D" w14:paraId="15C1519E" w14:textId="77777777" w:rsidTr="000E38F0">
        <w:trPr>
          <w:trHeight w:val="600"/>
        </w:trPr>
        <w:tc>
          <w:tcPr>
            <w:tcW w:w="1951" w:type="dxa"/>
            <w:vAlign w:val="center"/>
          </w:tcPr>
          <w:p w14:paraId="63CE0EEC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Where</w:t>
            </w:r>
          </w:p>
        </w:tc>
        <w:tc>
          <w:tcPr>
            <w:tcW w:w="7796" w:type="dxa"/>
            <w:gridSpan w:val="2"/>
            <w:vAlign w:val="center"/>
          </w:tcPr>
          <w:p w14:paraId="731F6061" w14:textId="7942BD72" w:rsidR="0056401B" w:rsidRPr="00D8733D" w:rsidRDefault="00C85D66" w:rsidP="00EB6843">
            <w:pPr>
              <w:numPr>
                <w:ilvl w:val="12"/>
                <w:numId w:val="0"/>
              </w:num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Proposed location: </w:t>
            </w:r>
            <w:r w:rsidR="00C925AF">
              <w:rPr>
                <w:rFonts w:ascii="Calibri" w:hAnsi="Calibri"/>
                <w:szCs w:val="22"/>
                <w:lang w:val="en-GB"/>
              </w:rPr>
              <w:t>UK</w:t>
            </w:r>
            <w:r w:rsidR="00742A29">
              <w:rPr>
                <w:rFonts w:ascii="Calibri" w:hAnsi="Calibri"/>
                <w:szCs w:val="22"/>
                <w:lang w:val="en-GB"/>
              </w:rPr>
              <w:t>, location TBD</w:t>
            </w:r>
            <w:r w:rsidR="008C6300">
              <w:rPr>
                <w:rFonts w:ascii="Calibri" w:hAnsi="Calibri"/>
                <w:szCs w:val="22"/>
                <w:lang w:val="en-GB"/>
              </w:rPr>
              <w:t xml:space="preserve"> </w:t>
            </w:r>
          </w:p>
        </w:tc>
      </w:tr>
      <w:tr w:rsidR="00BD4E68" w:rsidRPr="00D8733D" w14:paraId="66F25C37" w14:textId="77777777" w:rsidTr="000E38F0">
        <w:trPr>
          <w:trHeight w:val="348"/>
        </w:trPr>
        <w:tc>
          <w:tcPr>
            <w:tcW w:w="1951" w:type="dxa"/>
            <w:vAlign w:val="center"/>
          </w:tcPr>
          <w:p w14:paraId="3464CEED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Duration</w:t>
            </w:r>
          </w:p>
        </w:tc>
        <w:tc>
          <w:tcPr>
            <w:tcW w:w="7796" w:type="dxa"/>
            <w:gridSpan w:val="2"/>
            <w:vAlign w:val="center"/>
          </w:tcPr>
          <w:p w14:paraId="1A631A3D" w14:textId="106AB627" w:rsidR="00BD4E68" w:rsidRPr="00D8733D" w:rsidRDefault="00096D5A" w:rsidP="00EB6843">
            <w:pPr>
              <w:numPr>
                <w:ilvl w:val="12"/>
                <w:numId w:val="0"/>
              </w:numPr>
              <w:rPr>
                <w:rFonts w:ascii="Calibri" w:hAnsi="Calibri"/>
                <w:szCs w:val="22"/>
                <w:lang w:val="en-GB"/>
              </w:rPr>
            </w:pPr>
            <w:r w:rsidRPr="00FF4A6E">
              <w:rPr>
                <w:rFonts w:ascii="Calibri" w:hAnsi="Calibri"/>
                <w:noProof/>
                <w:szCs w:val="22"/>
                <w:lang w:val="en-GB"/>
              </w:rPr>
              <w:t>4</w:t>
            </w:r>
            <w:r w:rsidR="00BD4E68" w:rsidRPr="00D8733D">
              <w:rPr>
                <w:rFonts w:ascii="Calibri" w:hAnsi="Calibri"/>
                <w:szCs w:val="22"/>
                <w:lang w:val="en-GB"/>
              </w:rPr>
              <w:t xml:space="preserve"> days</w:t>
            </w:r>
            <w:r w:rsidRPr="00D8733D">
              <w:rPr>
                <w:rFonts w:ascii="Calibri" w:hAnsi="Calibri"/>
                <w:szCs w:val="22"/>
                <w:lang w:val="en-GB"/>
              </w:rPr>
              <w:t xml:space="preserve">, </w:t>
            </w:r>
            <w:r w:rsidR="00EB6843">
              <w:rPr>
                <w:rFonts w:ascii="Calibri" w:hAnsi="Calibri"/>
                <w:szCs w:val="22"/>
                <w:lang w:val="en-GB"/>
              </w:rPr>
              <w:t>but subject to the</w:t>
            </w:r>
            <w:r w:rsidRPr="00D8733D">
              <w:rPr>
                <w:rFonts w:ascii="Calibri" w:hAnsi="Calibri"/>
                <w:szCs w:val="22"/>
                <w:lang w:val="en-GB"/>
              </w:rPr>
              <w:t xml:space="preserve"> </w:t>
            </w:r>
            <w:r w:rsidRPr="00FF4A6E">
              <w:rPr>
                <w:rFonts w:ascii="Calibri" w:hAnsi="Calibri"/>
                <w:noProof/>
                <w:szCs w:val="22"/>
                <w:lang w:val="en-GB"/>
              </w:rPr>
              <w:t>development</w:t>
            </w:r>
            <w:r w:rsidRPr="00D8733D">
              <w:rPr>
                <w:rFonts w:ascii="Calibri" w:hAnsi="Calibri"/>
                <w:szCs w:val="22"/>
                <w:lang w:val="en-GB"/>
              </w:rPr>
              <w:t xml:space="preserve"> of the </w:t>
            </w:r>
            <w:r w:rsidR="004970FE" w:rsidRPr="00D8733D">
              <w:rPr>
                <w:rFonts w:ascii="Calibri" w:hAnsi="Calibri"/>
                <w:szCs w:val="22"/>
                <w:lang w:val="en-GB"/>
              </w:rPr>
              <w:t>technical programme</w:t>
            </w:r>
          </w:p>
        </w:tc>
      </w:tr>
      <w:tr w:rsidR="00BD4E68" w:rsidRPr="00D8733D" w14:paraId="29B6B625" w14:textId="77777777" w:rsidTr="000E38F0">
        <w:trPr>
          <w:trHeight w:val="600"/>
        </w:trPr>
        <w:tc>
          <w:tcPr>
            <w:tcW w:w="1951" w:type="dxa"/>
            <w:vAlign w:val="center"/>
          </w:tcPr>
          <w:p w14:paraId="7AC8A3D0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lastRenderedPageBreak/>
              <w:t>When</w:t>
            </w:r>
          </w:p>
        </w:tc>
        <w:tc>
          <w:tcPr>
            <w:tcW w:w="7796" w:type="dxa"/>
            <w:gridSpan w:val="2"/>
            <w:vAlign w:val="center"/>
          </w:tcPr>
          <w:p w14:paraId="7E4149BC" w14:textId="7945D18D" w:rsidR="00BD4E68" w:rsidRPr="00D8733D" w:rsidRDefault="006951FD" w:rsidP="00EB6843">
            <w:pPr>
              <w:numPr>
                <w:ilvl w:val="12"/>
                <w:numId w:val="0"/>
              </w:numPr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 xml:space="preserve">Preferably </w:t>
            </w:r>
            <w:r w:rsidR="00EB6843">
              <w:rPr>
                <w:rFonts w:ascii="Calibri" w:hAnsi="Calibri"/>
                <w:szCs w:val="22"/>
                <w:lang w:val="en-GB"/>
              </w:rPr>
              <w:t>later part of</w:t>
            </w:r>
            <w:r>
              <w:rPr>
                <w:rFonts w:ascii="Calibri" w:hAnsi="Calibri"/>
                <w:szCs w:val="22"/>
                <w:lang w:val="en-GB"/>
              </w:rPr>
              <w:t xml:space="preserve"> 2019</w:t>
            </w:r>
          </w:p>
        </w:tc>
      </w:tr>
      <w:tr w:rsidR="00BD4E68" w:rsidRPr="00D8733D" w14:paraId="68AC898F" w14:textId="77777777" w:rsidTr="000E38F0">
        <w:tc>
          <w:tcPr>
            <w:tcW w:w="1951" w:type="dxa"/>
            <w:vAlign w:val="center"/>
          </w:tcPr>
          <w:p w14:paraId="6176853A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Cost to Participants</w:t>
            </w:r>
          </w:p>
        </w:tc>
        <w:tc>
          <w:tcPr>
            <w:tcW w:w="7796" w:type="dxa"/>
            <w:gridSpan w:val="2"/>
            <w:vAlign w:val="center"/>
          </w:tcPr>
          <w:p w14:paraId="1AE1EF78" w14:textId="77777777" w:rsidR="00BD4E68" w:rsidRPr="00D8733D" w:rsidRDefault="006951FD" w:rsidP="00BD4E68">
            <w:pPr>
              <w:numPr>
                <w:ilvl w:val="12"/>
                <w:numId w:val="0"/>
              </w:numPr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TBD</w:t>
            </w:r>
          </w:p>
        </w:tc>
      </w:tr>
      <w:tr w:rsidR="00BD4E68" w:rsidRPr="00D8733D" w14:paraId="57A05D15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3E263147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Process</w:t>
            </w:r>
          </w:p>
        </w:tc>
        <w:tc>
          <w:tcPr>
            <w:tcW w:w="7796" w:type="dxa"/>
            <w:gridSpan w:val="2"/>
            <w:vAlign w:val="center"/>
          </w:tcPr>
          <w:p w14:paraId="5A3D5412" w14:textId="06850F67" w:rsidR="00BD4E68" w:rsidRPr="00D8733D" w:rsidRDefault="00781217" w:rsidP="00BD4E68">
            <w:p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>Four</w:t>
            </w:r>
            <w:r w:rsidR="00BD4E68" w:rsidRPr="00D8733D">
              <w:rPr>
                <w:rFonts w:ascii="Calibri" w:hAnsi="Calibri"/>
                <w:szCs w:val="22"/>
                <w:lang w:val="en-GB"/>
              </w:rPr>
              <w:t xml:space="preserve"> Day </w:t>
            </w:r>
            <w:r w:rsidR="00EB6843">
              <w:rPr>
                <w:rFonts w:ascii="Calibri" w:hAnsi="Calibri"/>
                <w:szCs w:val="22"/>
                <w:lang w:val="en-GB"/>
              </w:rPr>
              <w:t>w</w:t>
            </w:r>
            <w:r w:rsidR="00EB6843" w:rsidRPr="00D8733D">
              <w:rPr>
                <w:rFonts w:ascii="Calibri" w:hAnsi="Calibri"/>
                <w:szCs w:val="22"/>
                <w:lang w:val="en-GB"/>
              </w:rPr>
              <w:t>orkshop</w:t>
            </w:r>
          </w:p>
          <w:p w14:paraId="7DCF2A3A" w14:textId="3D539930" w:rsidR="00BD4E68" w:rsidRPr="00D8733D" w:rsidRDefault="00BD4E68" w:rsidP="00BD4E68">
            <w:p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Day 1 – Introduction, </w:t>
            </w:r>
            <w:r w:rsidR="00506410">
              <w:rPr>
                <w:rFonts w:ascii="Calibri" w:hAnsi="Calibri"/>
                <w:szCs w:val="22"/>
                <w:lang w:val="en-GB"/>
              </w:rPr>
              <w:t>p</w:t>
            </w:r>
            <w:r w:rsidR="00506410" w:rsidRPr="00D8733D">
              <w:rPr>
                <w:rFonts w:ascii="Calibri" w:hAnsi="Calibri"/>
                <w:szCs w:val="22"/>
                <w:lang w:val="en-GB"/>
              </w:rPr>
              <w:t xml:space="preserve">resentations </w:t>
            </w:r>
            <w:r w:rsidR="00C174BB" w:rsidRPr="00D8733D">
              <w:rPr>
                <w:rFonts w:ascii="Calibri" w:hAnsi="Calibri"/>
                <w:szCs w:val="22"/>
                <w:lang w:val="en-GB"/>
              </w:rPr>
              <w:t>(half day)</w:t>
            </w:r>
          </w:p>
          <w:p w14:paraId="0F93DE4C" w14:textId="77777777" w:rsidR="00C174BB" w:rsidRPr="00D8733D" w:rsidRDefault="00096D5A" w:rsidP="00BD4E68">
            <w:p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Day 2 – </w:t>
            </w:r>
            <w:r w:rsidR="00C174BB" w:rsidRPr="00D8733D">
              <w:rPr>
                <w:rFonts w:ascii="Calibri" w:hAnsi="Calibri"/>
                <w:szCs w:val="22"/>
                <w:lang w:val="en-GB"/>
              </w:rPr>
              <w:t>Presentations</w:t>
            </w:r>
            <w:r w:rsidR="00506410">
              <w:rPr>
                <w:rFonts w:ascii="Calibri" w:hAnsi="Calibri"/>
                <w:szCs w:val="22"/>
                <w:lang w:val="en-GB"/>
              </w:rPr>
              <w:t xml:space="preserve"> and establish working groups</w:t>
            </w:r>
          </w:p>
          <w:p w14:paraId="36C3BA63" w14:textId="77777777" w:rsidR="00BD4E68" w:rsidRPr="00D8733D" w:rsidRDefault="00C174BB" w:rsidP="00BD4E68">
            <w:p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>Day 3 – W</w:t>
            </w:r>
            <w:r w:rsidR="00090F3C" w:rsidRPr="00D8733D">
              <w:rPr>
                <w:rFonts w:ascii="Calibri" w:hAnsi="Calibri"/>
                <w:szCs w:val="22"/>
                <w:lang w:val="en-GB"/>
              </w:rPr>
              <w:t xml:space="preserve">orking groups </w:t>
            </w:r>
          </w:p>
          <w:p w14:paraId="0DD24B53" w14:textId="01E16446" w:rsidR="00BD4E68" w:rsidRPr="00D8733D" w:rsidRDefault="00C174BB" w:rsidP="00EB6843">
            <w:p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Day </w:t>
            </w:r>
            <w:r w:rsidR="00DD5EF3">
              <w:rPr>
                <w:rFonts w:ascii="Calibri" w:hAnsi="Calibri"/>
                <w:szCs w:val="22"/>
                <w:lang w:val="en-GB"/>
              </w:rPr>
              <w:t>4</w:t>
            </w:r>
            <w:r w:rsidR="00096D5A" w:rsidRPr="00D8733D">
              <w:rPr>
                <w:rFonts w:ascii="Calibri" w:hAnsi="Calibri"/>
                <w:szCs w:val="22"/>
                <w:lang w:val="en-GB"/>
              </w:rPr>
              <w:t xml:space="preserve"> – </w:t>
            </w:r>
            <w:r w:rsidR="00C925AF">
              <w:rPr>
                <w:rFonts w:ascii="Calibri" w:hAnsi="Calibri"/>
                <w:szCs w:val="22"/>
                <w:lang w:val="en-GB"/>
              </w:rPr>
              <w:t>Finalis</w:t>
            </w:r>
            <w:r w:rsidR="00090F3C" w:rsidRPr="00D8733D">
              <w:rPr>
                <w:rFonts w:ascii="Calibri" w:hAnsi="Calibri"/>
                <w:szCs w:val="22"/>
                <w:lang w:val="en-GB"/>
              </w:rPr>
              <w:t xml:space="preserve">e </w:t>
            </w:r>
            <w:r w:rsidR="00EB6843">
              <w:rPr>
                <w:rFonts w:ascii="Calibri" w:hAnsi="Calibri"/>
                <w:szCs w:val="22"/>
                <w:lang w:val="en-GB"/>
              </w:rPr>
              <w:t xml:space="preserve">work of the </w:t>
            </w:r>
            <w:r w:rsidR="00096D5A" w:rsidRPr="00D8733D">
              <w:rPr>
                <w:rFonts w:ascii="Calibri" w:hAnsi="Calibri"/>
                <w:szCs w:val="22"/>
                <w:lang w:val="en-GB"/>
              </w:rPr>
              <w:t>Working Groups</w:t>
            </w:r>
            <w:r w:rsidR="00EB6843">
              <w:rPr>
                <w:rFonts w:ascii="Calibri" w:hAnsi="Calibri"/>
                <w:szCs w:val="22"/>
                <w:lang w:val="en-GB"/>
              </w:rPr>
              <w:t>, identify work to be progressed by committees</w:t>
            </w:r>
            <w:r w:rsidR="00090F3C" w:rsidRPr="00D8733D">
              <w:rPr>
                <w:rFonts w:ascii="Calibri" w:hAnsi="Calibri"/>
                <w:szCs w:val="22"/>
                <w:lang w:val="en-GB"/>
              </w:rPr>
              <w:t xml:space="preserve"> and </w:t>
            </w:r>
            <w:r w:rsidR="00EB6843">
              <w:rPr>
                <w:rFonts w:ascii="Calibri" w:hAnsi="Calibri"/>
                <w:szCs w:val="22"/>
                <w:lang w:val="en-GB"/>
              </w:rPr>
              <w:t>c</w:t>
            </w:r>
            <w:r w:rsidR="00EB6843" w:rsidRPr="00D8733D">
              <w:rPr>
                <w:rFonts w:ascii="Calibri" w:hAnsi="Calibri"/>
                <w:szCs w:val="22"/>
                <w:lang w:val="en-GB"/>
              </w:rPr>
              <w:t xml:space="preserve">onclusion </w:t>
            </w:r>
            <w:r w:rsidRPr="00D8733D">
              <w:rPr>
                <w:rFonts w:ascii="Calibri" w:hAnsi="Calibri"/>
                <w:szCs w:val="22"/>
                <w:lang w:val="en-GB"/>
              </w:rPr>
              <w:t>(half day)</w:t>
            </w:r>
          </w:p>
        </w:tc>
      </w:tr>
      <w:tr w:rsidR="00BD4E68" w:rsidRPr="00D8733D" w14:paraId="0FCCCB0B" w14:textId="77777777" w:rsidTr="00493E90">
        <w:trPr>
          <w:trHeight w:val="1876"/>
        </w:trPr>
        <w:tc>
          <w:tcPr>
            <w:tcW w:w="1951" w:type="dxa"/>
            <w:vAlign w:val="center"/>
          </w:tcPr>
          <w:p w14:paraId="3E1FD5BB" w14:textId="77777777" w:rsidR="00BD4E68" w:rsidRPr="00D8733D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Cs w:val="22"/>
                <w:lang w:val="en-GB"/>
              </w:rPr>
            </w:pPr>
            <w:r w:rsidRPr="00D8733D">
              <w:rPr>
                <w:rFonts w:ascii="Calibri" w:hAnsi="Calibri"/>
                <w:b/>
                <w:smallCaps/>
                <w:szCs w:val="22"/>
                <w:lang w:val="en-GB"/>
              </w:rPr>
              <w:t>Steering Committee</w:t>
            </w:r>
          </w:p>
        </w:tc>
        <w:tc>
          <w:tcPr>
            <w:tcW w:w="7796" w:type="dxa"/>
            <w:gridSpan w:val="2"/>
            <w:vAlign w:val="center"/>
          </w:tcPr>
          <w:p w14:paraId="66573E5F" w14:textId="77777777" w:rsidR="00BD4E68" w:rsidRPr="00D8733D" w:rsidRDefault="00BD4E68" w:rsidP="008712EB">
            <w:pPr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Proposed Steering Committee for the </w:t>
            </w:r>
            <w:r w:rsidR="009D4297" w:rsidRPr="00D8733D">
              <w:rPr>
                <w:rFonts w:ascii="Calibri" w:hAnsi="Calibri"/>
                <w:szCs w:val="22"/>
                <w:lang w:val="en-GB"/>
              </w:rPr>
              <w:t>Workshop</w:t>
            </w:r>
            <w:r w:rsidRPr="00D8733D">
              <w:rPr>
                <w:rFonts w:ascii="Calibri" w:hAnsi="Calibri"/>
                <w:szCs w:val="22"/>
                <w:lang w:val="en-GB"/>
              </w:rPr>
              <w:t>:</w:t>
            </w:r>
          </w:p>
          <w:p w14:paraId="3C00C1BE" w14:textId="77777777" w:rsidR="00430D8C" w:rsidRDefault="008712EB" w:rsidP="008C6300">
            <w:pPr>
              <w:ind w:left="252"/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Chairman: </w:t>
            </w:r>
            <w:r w:rsidR="00430D8C">
              <w:rPr>
                <w:rFonts w:ascii="Calibri" w:hAnsi="Calibri"/>
                <w:szCs w:val="22"/>
                <w:lang w:val="en-GB"/>
              </w:rPr>
              <w:t xml:space="preserve">IALA ARM </w:t>
            </w:r>
            <w:r w:rsidR="00EB6843">
              <w:rPr>
                <w:rFonts w:ascii="Calibri" w:hAnsi="Calibri"/>
                <w:szCs w:val="22"/>
                <w:lang w:val="en-GB"/>
              </w:rPr>
              <w:t xml:space="preserve">Committee </w:t>
            </w:r>
            <w:r w:rsidR="00430D8C">
              <w:rPr>
                <w:rFonts w:ascii="Calibri" w:hAnsi="Calibri"/>
                <w:szCs w:val="22"/>
                <w:lang w:val="en-GB"/>
              </w:rPr>
              <w:t>Chair</w:t>
            </w:r>
          </w:p>
          <w:p w14:paraId="041559D6" w14:textId="77777777" w:rsidR="008C6300" w:rsidRDefault="008C6300" w:rsidP="008C6300">
            <w:pPr>
              <w:ind w:left="252"/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IALA ENG </w:t>
            </w:r>
            <w:r w:rsidR="00EB6843">
              <w:rPr>
                <w:rFonts w:ascii="Calibri" w:hAnsi="Calibri"/>
                <w:szCs w:val="22"/>
                <w:lang w:val="en-GB"/>
              </w:rPr>
              <w:t xml:space="preserve">Committee </w:t>
            </w:r>
            <w:r w:rsidRPr="00D8733D">
              <w:rPr>
                <w:rFonts w:ascii="Calibri" w:hAnsi="Calibri"/>
                <w:szCs w:val="22"/>
                <w:lang w:val="en-GB"/>
              </w:rPr>
              <w:t>Chair</w:t>
            </w:r>
          </w:p>
          <w:p w14:paraId="422428FB" w14:textId="77777777" w:rsidR="006F1272" w:rsidRDefault="006F1272" w:rsidP="006F1272">
            <w:pPr>
              <w:ind w:left="252"/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Vice-Chair of </w:t>
            </w:r>
            <w:r>
              <w:rPr>
                <w:rFonts w:ascii="Calibri" w:hAnsi="Calibri"/>
                <w:szCs w:val="22"/>
                <w:lang w:val="en-GB"/>
              </w:rPr>
              <w:t>ARM</w:t>
            </w:r>
            <w:r w:rsidRPr="00D8733D">
              <w:rPr>
                <w:rFonts w:ascii="Calibri" w:hAnsi="Calibri"/>
                <w:szCs w:val="22"/>
                <w:lang w:val="en-GB"/>
              </w:rPr>
              <w:t xml:space="preserve"> Committee</w:t>
            </w:r>
          </w:p>
          <w:p w14:paraId="0044EE8B" w14:textId="77777777" w:rsidR="006F1272" w:rsidRDefault="006F1272" w:rsidP="006F1272">
            <w:pPr>
              <w:ind w:left="252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ENG Working Group 3 Chair</w:t>
            </w:r>
          </w:p>
          <w:p w14:paraId="6F7FF74D" w14:textId="77777777" w:rsidR="006F1272" w:rsidRPr="00D8733D" w:rsidRDefault="006F1272" w:rsidP="006F1272">
            <w:pPr>
              <w:ind w:left="252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Host nation committee member (MB)</w:t>
            </w:r>
          </w:p>
          <w:p w14:paraId="1B3F36A5" w14:textId="77777777" w:rsidR="00B56318" w:rsidRPr="00D8733D" w:rsidRDefault="00B56318" w:rsidP="00BD4E68">
            <w:pPr>
              <w:ind w:left="252"/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IALA Deputy </w:t>
            </w:r>
            <w:r w:rsidRPr="00FF4A6E">
              <w:rPr>
                <w:rFonts w:ascii="Calibri" w:hAnsi="Calibri"/>
                <w:noProof/>
                <w:szCs w:val="22"/>
                <w:lang w:val="en-GB"/>
              </w:rPr>
              <w:t>Secretary General</w:t>
            </w:r>
          </w:p>
          <w:p w14:paraId="63200891" w14:textId="77777777" w:rsidR="00B56318" w:rsidRPr="00D8733D" w:rsidRDefault="00B56318" w:rsidP="00BD4E68">
            <w:pPr>
              <w:ind w:left="252"/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 xml:space="preserve">IALA Technical Operations Manager </w:t>
            </w:r>
          </w:p>
          <w:p w14:paraId="5EF59E75" w14:textId="77777777" w:rsidR="00BD4E68" w:rsidRPr="00D8733D" w:rsidRDefault="00AB5547" w:rsidP="00D3324C">
            <w:pPr>
              <w:ind w:left="252"/>
              <w:rPr>
                <w:rFonts w:ascii="Calibri" w:hAnsi="Calibri"/>
                <w:szCs w:val="22"/>
                <w:lang w:val="en-GB"/>
              </w:rPr>
            </w:pPr>
            <w:r w:rsidRPr="00D8733D">
              <w:rPr>
                <w:rFonts w:ascii="Calibri" w:hAnsi="Calibri"/>
                <w:szCs w:val="22"/>
                <w:lang w:val="en-GB"/>
              </w:rPr>
              <w:t>IALA Technical Secretary</w:t>
            </w:r>
          </w:p>
        </w:tc>
      </w:tr>
    </w:tbl>
    <w:p w14:paraId="3E9624FC" w14:textId="77777777" w:rsidR="00090F3C" w:rsidRDefault="00090F3C" w:rsidP="00BD4E68">
      <w:pPr>
        <w:rPr>
          <w:lang w:val="en-GB"/>
        </w:rPr>
      </w:pPr>
    </w:p>
    <w:sectPr w:rsidR="00090F3C" w:rsidSect="000E38F0">
      <w:headerReference w:type="default" r:id="rId7"/>
      <w:pgSz w:w="11906" w:h="16838" w:code="9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73568" w14:textId="77777777" w:rsidR="00114449" w:rsidRDefault="00114449" w:rsidP="00E34D8B">
      <w:r>
        <w:separator/>
      </w:r>
    </w:p>
  </w:endnote>
  <w:endnote w:type="continuationSeparator" w:id="0">
    <w:p w14:paraId="7F29A0C1" w14:textId="77777777" w:rsidR="00114449" w:rsidRDefault="00114449" w:rsidP="00E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074DB" w14:textId="77777777" w:rsidR="00114449" w:rsidRDefault="00114449" w:rsidP="00E34D8B">
      <w:r>
        <w:separator/>
      </w:r>
    </w:p>
  </w:footnote>
  <w:footnote w:type="continuationSeparator" w:id="0">
    <w:p w14:paraId="114F9126" w14:textId="77777777" w:rsidR="00114449" w:rsidRDefault="00114449" w:rsidP="00E34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30504" w14:textId="77777777" w:rsidR="00B110EE" w:rsidRPr="006E4630" w:rsidRDefault="006F1272" w:rsidP="00E114F6">
    <w:pPr>
      <w:pStyle w:val="Header"/>
      <w:tabs>
        <w:tab w:val="clear" w:pos="4153"/>
        <w:tab w:val="clear" w:pos="8306"/>
        <w:tab w:val="right" w:pos="9639"/>
      </w:tabs>
      <w:jc w:val="right"/>
      <w:rPr>
        <w:rFonts w:ascii="Calibri" w:hAnsi="Calibri" w:cs="Calibri"/>
      </w:rPr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4852C3FD" wp14:editId="2A35AD8F">
          <wp:simplePos x="0" y="0"/>
          <wp:positionH relativeFrom="margin">
            <wp:posOffset>2681605</wp:posOffset>
          </wp:positionH>
          <wp:positionV relativeFrom="margin">
            <wp:posOffset>-788670</wp:posOffset>
          </wp:positionV>
          <wp:extent cx="795655" cy="773430"/>
          <wp:effectExtent l="0" t="0" r="0" b="0"/>
          <wp:wrapSquare wrapText="bothSides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4D8B">
      <w:tab/>
    </w:r>
  </w:p>
  <w:p w14:paraId="36C430AA" w14:textId="4694FC1F" w:rsidR="00B110EE" w:rsidRPr="00CD1B6C" w:rsidRDefault="004829C0" w:rsidP="00CD1B6C">
    <w:pPr>
      <w:pStyle w:val="Header"/>
      <w:tabs>
        <w:tab w:val="clear" w:pos="4153"/>
        <w:tab w:val="clear" w:pos="8306"/>
        <w:tab w:val="center" w:pos="4820"/>
        <w:tab w:val="right" w:pos="9639"/>
      </w:tabs>
      <w:rPr>
        <w:rFonts w:asciiTheme="minorHAnsi" w:hAnsiTheme="minorHAnsi" w:cstheme="minorHAnsi"/>
      </w:rPr>
    </w:pPr>
    <w:r w:rsidRPr="00CD1B6C">
      <w:rPr>
        <w:rFonts w:asciiTheme="minorHAnsi" w:hAnsiTheme="minorHAnsi" w:cstheme="minorHAnsi"/>
      </w:rPr>
      <w:t>PAP38-</w:t>
    </w:r>
    <w:r w:rsidR="000C55DE" w:rsidRPr="00CD1B6C">
      <w:rPr>
        <w:rFonts w:asciiTheme="minorHAnsi" w:hAnsiTheme="minorHAnsi" w:cstheme="minorHAnsi"/>
      </w:rPr>
      <w:t>4.1.1.1</w:t>
    </w:r>
  </w:p>
  <w:p w14:paraId="1F8BB04E" w14:textId="77777777" w:rsidR="00B110EE" w:rsidRDefault="00B110EE" w:rsidP="000C55DE">
    <w:pPr>
      <w:pStyle w:val="Header"/>
      <w:tabs>
        <w:tab w:val="clear" w:pos="4153"/>
        <w:tab w:val="clear" w:pos="8306"/>
        <w:tab w:val="center" w:pos="4820"/>
        <w:tab w:val="right" w:pos="9639"/>
      </w:tabs>
    </w:pPr>
  </w:p>
  <w:p w14:paraId="4CF76784" w14:textId="77777777" w:rsidR="00E34D8B" w:rsidRDefault="00E34D8B" w:rsidP="00493E90">
    <w:pPr>
      <w:pStyle w:val="Header"/>
      <w:tabs>
        <w:tab w:val="clear" w:pos="4153"/>
        <w:tab w:val="clear" w:pos="8306"/>
        <w:tab w:val="center" w:pos="4820"/>
        <w:tab w:val="right" w:pos="9639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10066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8EFCEB9E"/>
    <w:lvl w:ilvl="0">
      <w:numFmt w:val="decimal"/>
      <w:lvlText w:val="*"/>
      <w:lvlJc w:val="left"/>
    </w:lvl>
  </w:abstractNum>
  <w:abstractNum w:abstractNumId="5" w15:restartNumberingAfterBreak="0">
    <w:nsid w:val="03D77244"/>
    <w:multiLevelType w:val="hybridMultilevel"/>
    <w:tmpl w:val="9D703EC6"/>
    <w:lvl w:ilvl="0" w:tplc="0DB659E2">
      <w:start w:val="27"/>
      <w:numFmt w:val="bullet"/>
      <w:lvlText w:val="-"/>
      <w:lvlJc w:val="left"/>
      <w:pPr>
        <w:ind w:left="59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33D4B0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BF11A0A"/>
    <w:multiLevelType w:val="hybridMultilevel"/>
    <w:tmpl w:val="6652D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2137B2"/>
    <w:multiLevelType w:val="multilevel"/>
    <w:tmpl w:val="2886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E31E7"/>
    <w:multiLevelType w:val="hybridMultilevel"/>
    <w:tmpl w:val="6CD23EDC"/>
    <w:lvl w:ilvl="0" w:tplc="04090001">
      <w:start w:val="1"/>
      <w:numFmt w:val="bullet"/>
      <w:lvlText w:val=""/>
      <w:lvlJc w:val="left"/>
      <w:pPr>
        <w:ind w:left="6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1" w15:restartNumberingAfterBreak="0">
    <w:nsid w:val="331B4FC9"/>
    <w:multiLevelType w:val="hybridMultilevel"/>
    <w:tmpl w:val="20D291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11708"/>
    <w:multiLevelType w:val="hybridMultilevel"/>
    <w:tmpl w:val="DA20B42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984E88"/>
    <w:multiLevelType w:val="hybridMultilevel"/>
    <w:tmpl w:val="D304F5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351DC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7E415CC"/>
    <w:multiLevelType w:val="hybridMultilevel"/>
    <w:tmpl w:val="E7FC4C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62F0F"/>
    <w:multiLevelType w:val="hybridMultilevel"/>
    <w:tmpl w:val="6FD489A2"/>
    <w:lvl w:ilvl="0" w:tplc="D45086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9" w15:restartNumberingAfterBreak="0">
    <w:nsid w:val="6B7817DD"/>
    <w:multiLevelType w:val="multilevel"/>
    <w:tmpl w:val="89F279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D1E48"/>
    <w:multiLevelType w:val="hybridMultilevel"/>
    <w:tmpl w:val="69320BE6"/>
    <w:lvl w:ilvl="0" w:tplc="7EEA437E">
      <w:start w:val="1"/>
      <w:numFmt w:val="bullet"/>
      <w:pStyle w:val="Bullettable"/>
      <w:lvlText w:val="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D55138"/>
    <w:multiLevelType w:val="hybridMultilevel"/>
    <w:tmpl w:val="38D4A48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66567D"/>
    <w:multiLevelType w:val="hybridMultilevel"/>
    <w:tmpl w:val="89F2796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3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>
    <w:abstractNumId w:val="17"/>
  </w:num>
  <w:num w:numId="19">
    <w:abstractNumId w:val="20"/>
  </w:num>
  <w:num w:numId="20">
    <w:abstractNumId w:val="13"/>
  </w:num>
  <w:num w:numId="21">
    <w:abstractNumId w:val="9"/>
  </w:num>
  <w:num w:numId="22">
    <w:abstractNumId w:val="15"/>
  </w:num>
  <w:num w:numId="23">
    <w:abstractNumId w:val="22"/>
  </w:num>
  <w:num w:numId="24">
    <w:abstractNumId w:val="19"/>
  </w:num>
  <w:num w:numId="25">
    <w:abstractNumId w:val="11"/>
  </w:num>
  <w:num w:numId="26">
    <w:abstractNumId w:val="12"/>
  </w:num>
  <w:num w:numId="27">
    <w:abstractNumId w:val="21"/>
  </w:num>
  <w:num w:numId="28">
    <w:abstractNumId w:val="0"/>
  </w:num>
  <w:num w:numId="29">
    <w:abstractNumId w:val="7"/>
  </w:num>
  <w:num w:numId="30">
    <w:abstractNumId w:val="18"/>
  </w:num>
  <w:num w:numId="31">
    <w:abstractNumId w:val="5"/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TUyMLcwM7A0NDBT0lEKTi0uzszPAykwqQUAqXZDLCwAAAA="/>
  </w:docVars>
  <w:rsids>
    <w:rsidRoot w:val="0065395F"/>
    <w:rsid w:val="00000EB8"/>
    <w:rsid w:val="00001387"/>
    <w:rsid w:val="00010329"/>
    <w:rsid w:val="00010DB9"/>
    <w:rsid w:val="00073059"/>
    <w:rsid w:val="00090F3C"/>
    <w:rsid w:val="00096D5A"/>
    <w:rsid w:val="000C55DE"/>
    <w:rsid w:val="000D083A"/>
    <w:rsid w:val="000E38F0"/>
    <w:rsid w:val="000E62F9"/>
    <w:rsid w:val="000E6417"/>
    <w:rsid w:val="000F1071"/>
    <w:rsid w:val="000F3C1B"/>
    <w:rsid w:val="00114449"/>
    <w:rsid w:val="00114B0C"/>
    <w:rsid w:val="00160C57"/>
    <w:rsid w:val="00162C0C"/>
    <w:rsid w:val="00164F75"/>
    <w:rsid w:val="00175C25"/>
    <w:rsid w:val="00190DEC"/>
    <w:rsid w:val="001B14C8"/>
    <w:rsid w:val="001C554D"/>
    <w:rsid w:val="001D03EB"/>
    <w:rsid w:val="001E319B"/>
    <w:rsid w:val="001F03E1"/>
    <w:rsid w:val="00203CAA"/>
    <w:rsid w:val="0022229E"/>
    <w:rsid w:val="00226BC1"/>
    <w:rsid w:val="00230EB3"/>
    <w:rsid w:val="002349BC"/>
    <w:rsid w:val="00273FC1"/>
    <w:rsid w:val="00292C9D"/>
    <w:rsid w:val="002B6E29"/>
    <w:rsid w:val="002C0A06"/>
    <w:rsid w:val="002C515B"/>
    <w:rsid w:val="002C752F"/>
    <w:rsid w:val="002D02E2"/>
    <w:rsid w:val="002E6C6B"/>
    <w:rsid w:val="002F1A66"/>
    <w:rsid w:val="00316F6E"/>
    <w:rsid w:val="00321703"/>
    <w:rsid w:val="00330292"/>
    <w:rsid w:val="003513F6"/>
    <w:rsid w:val="00351B27"/>
    <w:rsid w:val="00354CDF"/>
    <w:rsid w:val="0036442A"/>
    <w:rsid w:val="00384ADD"/>
    <w:rsid w:val="003A3A75"/>
    <w:rsid w:val="003C00D2"/>
    <w:rsid w:val="003E2004"/>
    <w:rsid w:val="004047CA"/>
    <w:rsid w:val="0042003B"/>
    <w:rsid w:val="00420782"/>
    <w:rsid w:val="00430C86"/>
    <w:rsid w:val="00430D8C"/>
    <w:rsid w:val="00432639"/>
    <w:rsid w:val="00444B88"/>
    <w:rsid w:val="00445188"/>
    <w:rsid w:val="004579E7"/>
    <w:rsid w:val="004829C0"/>
    <w:rsid w:val="00493E90"/>
    <w:rsid w:val="004970FE"/>
    <w:rsid w:val="004A52D5"/>
    <w:rsid w:val="004D0416"/>
    <w:rsid w:val="004E06EA"/>
    <w:rsid w:val="005022C6"/>
    <w:rsid w:val="005043E2"/>
    <w:rsid w:val="00506410"/>
    <w:rsid w:val="005233AE"/>
    <w:rsid w:val="00562261"/>
    <w:rsid w:val="0056401B"/>
    <w:rsid w:val="0058329A"/>
    <w:rsid w:val="00591914"/>
    <w:rsid w:val="005A0D80"/>
    <w:rsid w:val="005B585B"/>
    <w:rsid w:val="005B6A27"/>
    <w:rsid w:val="005E0133"/>
    <w:rsid w:val="005F6AAC"/>
    <w:rsid w:val="005F707F"/>
    <w:rsid w:val="00617C2A"/>
    <w:rsid w:val="006409F1"/>
    <w:rsid w:val="0064784F"/>
    <w:rsid w:val="0065395F"/>
    <w:rsid w:val="00656978"/>
    <w:rsid w:val="0067061B"/>
    <w:rsid w:val="00687D2B"/>
    <w:rsid w:val="006951FD"/>
    <w:rsid w:val="006B61D7"/>
    <w:rsid w:val="006D3D57"/>
    <w:rsid w:val="006D623B"/>
    <w:rsid w:val="006E4630"/>
    <w:rsid w:val="006E5DD5"/>
    <w:rsid w:val="006E6369"/>
    <w:rsid w:val="006F1272"/>
    <w:rsid w:val="00702AA9"/>
    <w:rsid w:val="00721E1B"/>
    <w:rsid w:val="007229E3"/>
    <w:rsid w:val="007273AF"/>
    <w:rsid w:val="00733F75"/>
    <w:rsid w:val="00742A29"/>
    <w:rsid w:val="00752428"/>
    <w:rsid w:val="007548FA"/>
    <w:rsid w:val="00766F27"/>
    <w:rsid w:val="007702D7"/>
    <w:rsid w:val="007727C2"/>
    <w:rsid w:val="00781217"/>
    <w:rsid w:val="00792641"/>
    <w:rsid w:val="007A6F23"/>
    <w:rsid w:val="007B5EB9"/>
    <w:rsid w:val="007C7851"/>
    <w:rsid w:val="007D4C87"/>
    <w:rsid w:val="0083152E"/>
    <w:rsid w:val="0085799D"/>
    <w:rsid w:val="008712EB"/>
    <w:rsid w:val="008737CC"/>
    <w:rsid w:val="0088087D"/>
    <w:rsid w:val="0089711E"/>
    <w:rsid w:val="008A1B2F"/>
    <w:rsid w:val="008B50BC"/>
    <w:rsid w:val="008C6300"/>
    <w:rsid w:val="008E26A7"/>
    <w:rsid w:val="008F2787"/>
    <w:rsid w:val="00911A02"/>
    <w:rsid w:val="00920BD2"/>
    <w:rsid w:val="0093187E"/>
    <w:rsid w:val="00951B67"/>
    <w:rsid w:val="00971ACA"/>
    <w:rsid w:val="00973948"/>
    <w:rsid w:val="009A2880"/>
    <w:rsid w:val="009C0CE6"/>
    <w:rsid w:val="009C13D3"/>
    <w:rsid w:val="009D4297"/>
    <w:rsid w:val="009F214A"/>
    <w:rsid w:val="009F6D31"/>
    <w:rsid w:val="00A0175C"/>
    <w:rsid w:val="00A041A7"/>
    <w:rsid w:val="00A42BDB"/>
    <w:rsid w:val="00A4443F"/>
    <w:rsid w:val="00A57B6F"/>
    <w:rsid w:val="00A6064C"/>
    <w:rsid w:val="00A80732"/>
    <w:rsid w:val="00AA2870"/>
    <w:rsid w:val="00AB5547"/>
    <w:rsid w:val="00AD7445"/>
    <w:rsid w:val="00B110EE"/>
    <w:rsid w:val="00B12E5A"/>
    <w:rsid w:val="00B15665"/>
    <w:rsid w:val="00B20A06"/>
    <w:rsid w:val="00B56318"/>
    <w:rsid w:val="00B679C6"/>
    <w:rsid w:val="00B87ECE"/>
    <w:rsid w:val="00B955B4"/>
    <w:rsid w:val="00BA689F"/>
    <w:rsid w:val="00BA7C8A"/>
    <w:rsid w:val="00BB3B34"/>
    <w:rsid w:val="00BB7EEE"/>
    <w:rsid w:val="00BC3EE5"/>
    <w:rsid w:val="00BD4E68"/>
    <w:rsid w:val="00C04DBF"/>
    <w:rsid w:val="00C174BB"/>
    <w:rsid w:val="00C85D66"/>
    <w:rsid w:val="00C925AF"/>
    <w:rsid w:val="00C933C7"/>
    <w:rsid w:val="00CA32AE"/>
    <w:rsid w:val="00CA4CED"/>
    <w:rsid w:val="00CC4B9C"/>
    <w:rsid w:val="00CD1B6C"/>
    <w:rsid w:val="00CE1DD1"/>
    <w:rsid w:val="00CF3D24"/>
    <w:rsid w:val="00D3324C"/>
    <w:rsid w:val="00D5389D"/>
    <w:rsid w:val="00D54E03"/>
    <w:rsid w:val="00D72FE9"/>
    <w:rsid w:val="00D73CEB"/>
    <w:rsid w:val="00D8733D"/>
    <w:rsid w:val="00DD548D"/>
    <w:rsid w:val="00DD5EF3"/>
    <w:rsid w:val="00DE7914"/>
    <w:rsid w:val="00E039C6"/>
    <w:rsid w:val="00E0778C"/>
    <w:rsid w:val="00E114F6"/>
    <w:rsid w:val="00E214F3"/>
    <w:rsid w:val="00E238DE"/>
    <w:rsid w:val="00E30F27"/>
    <w:rsid w:val="00E34D8B"/>
    <w:rsid w:val="00E3671C"/>
    <w:rsid w:val="00E43749"/>
    <w:rsid w:val="00E44188"/>
    <w:rsid w:val="00E46758"/>
    <w:rsid w:val="00E47104"/>
    <w:rsid w:val="00E722C1"/>
    <w:rsid w:val="00E907EB"/>
    <w:rsid w:val="00E929BF"/>
    <w:rsid w:val="00EA67E0"/>
    <w:rsid w:val="00EB6843"/>
    <w:rsid w:val="00EE45D0"/>
    <w:rsid w:val="00EE741B"/>
    <w:rsid w:val="00EF6F4B"/>
    <w:rsid w:val="00EF7CD1"/>
    <w:rsid w:val="00F17395"/>
    <w:rsid w:val="00F273A4"/>
    <w:rsid w:val="00F421DA"/>
    <w:rsid w:val="00F70E81"/>
    <w:rsid w:val="00FA1A23"/>
    <w:rsid w:val="00FA3691"/>
    <w:rsid w:val="00FC16BD"/>
    <w:rsid w:val="00FE169F"/>
    <w:rsid w:val="00FF4A6E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174A0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qFormat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eastAsia="de-DE"/>
    </w:rPr>
  </w:style>
  <w:style w:type="paragraph" w:styleId="Heading5">
    <w:name w:val="heading 5"/>
    <w:basedOn w:val="Normal"/>
    <w:next w:val="Normal"/>
    <w:qFormat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qFormat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qFormat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qFormat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qFormat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customStyle="1" w:styleId="ColorfulGrid-Accent11">
    <w:name w:val="Colorful Grid - Accent 11"/>
    <w:basedOn w:val="Normal"/>
    <w:qFormat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  <w:style w:type="paragraph" w:customStyle="1" w:styleId="Bullettable">
    <w:name w:val="Bullet table"/>
    <w:basedOn w:val="Normal"/>
    <w:rsid w:val="00E44188"/>
    <w:pPr>
      <w:numPr>
        <w:numId w:val="19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en-CA" w:eastAsia="en-CA"/>
    </w:rPr>
  </w:style>
  <w:style w:type="character" w:styleId="CommentReference">
    <w:name w:val="annotation reference"/>
    <w:rsid w:val="00F273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73A4"/>
    <w:rPr>
      <w:sz w:val="20"/>
    </w:rPr>
  </w:style>
  <w:style w:type="character" w:customStyle="1" w:styleId="CommentTextChar">
    <w:name w:val="Comment Text Char"/>
    <w:link w:val="CommentText"/>
    <w:rsid w:val="00F273A4"/>
    <w:rPr>
      <w:rFonts w:ascii="Arial" w:eastAsia="Times New Roman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273A4"/>
    <w:rPr>
      <w:b/>
      <w:bCs/>
    </w:rPr>
  </w:style>
  <w:style w:type="character" w:customStyle="1" w:styleId="CommentSubjectChar">
    <w:name w:val="Comment Subject Char"/>
    <w:link w:val="CommentSubject"/>
    <w:rsid w:val="00F273A4"/>
    <w:rPr>
      <w:rFonts w:ascii="Arial" w:eastAsia="Times New Roman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F273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273A4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EB6843"/>
    <w:rPr>
      <w:rFonts w:ascii="Arial" w:eastAsia="Times New Roman" w:hAnsi="Arial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9C0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2019-08-14T08:36:00Z</dcterms:created>
  <dcterms:modified xsi:type="dcterms:W3CDTF">2019-09-11T02:31:00Z</dcterms:modified>
</cp:coreProperties>
</file>